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numId w:val="1001"/>
          <w:ilvl w:val="0"/>
        </w:numPr>
      </w:pPr>
      <w:r>
        <w:t xml:space="preserve">Foo</w:t>
      </w:r>
    </w:p>
    <w:p>
      <w:pPr>
        <w:numPr>
          <w:numId w:val="1001"/>
          <w:ilvl w:val="0"/>
        </w:numPr>
      </w:pPr>
      <w:r>
        <w:t xml:space="preserve">Bar</w:t>
      </w:r>
    </w:p>
    <w:p>
      <w:pPr>
        <w:numPr>
          <w:numId w:val="1001"/>
          <w:ilvl w:val="0"/>
        </w:numPr>
      </w:pPr>
      <w:r>
        <w:t xml:space="preserve">Baz</w:t>
      </w:r>
    </w:p>
    <w:p>
      <w:pPr>
        <w:pStyle w:val="FirstParagraph"/>
      </w:pPr>
      <w:r>
        <w:t xml:space="preserve">Interruption.</w:t>
      </w:r>
    </w:p>
    <w:p>
      <w:pPr>
        <w:numPr>
          <w:numId w:val="1002"/>
          <w:ilvl w:val="0"/>
        </w:numPr>
      </w:pPr>
      <w:r>
        <w:t xml:space="preserve">Bop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71315dca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2018-10-09T17:33:33Z</dcterms:created>
  <dcterms:modified xsi:type="dcterms:W3CDTF">2018-10-09T17:33:33Z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o">
    <vt:lpwstr>bar</vt:lpwstr>
  </property>
  <property fmtid="{D5CDD505-2E9C-101B-9397-08002B2CF9AE}" pid="3" name="baz">
    <vt:lpwstr>bim</vt:lpwstr>
  </property>
</Properties>
</file>